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65800" w14:textId="77777777" w:rsidR="00564024" w:rsidRDefault="00254739">
      <w:pPr>
        <w:spacing w:after="119" w:line="276" w:lineRule="auto"/>
        <w:jc w:val="center"/>
        <w:rPr>
          <w:rFonts w:ascii="Calibri" w:hAnsi="Calibri"/>
        </w:rPr>
      </w:pPr>
      <w:r>
        <w:rPr>
          <w:rFonts w:ascii="Calibri" w:hAnsi="Calibri"/>
          <w:b/>
          <w:bCs/>
          <w:sz w:val="32"/>
          <w:szCs w:val="32"/>
        </w:rPr>
        <w:t>EDUCATION UNLOCKS A MORE INCLUSIVE WORLD</w:t>
      </w:r>
    </w:p>
    <w:p w14:paraId="7DD65801" w14:textId="77777777" w:rsidR="00564024" w:rsidRDefault="00254739">
      <w:pPr>
        <w:spacing w:after="119" w:line="276" w:lineRule="auto"/>
        <w:jc w:val="center"/>
        <w:rPr>
          <w:rFonts w:ascii="Calibri" w:hAnsi="Calibri"/>
        </w:rPr>
      </w:pPr>
      <w:r>
        <w:rPr>
          <w:rFonts w:ascii="Calibri" w:hAnsi="Calibri"/>
          <w:b/>
          <w:bCs/>
          <w:sz w:val="32"/>
          <w:szCs w:val="32"/>
        </w:rPr>
        <w:t>CURRICULUM LINKS (AGES 7-11)</w:t>
      </w:r>
    </w:p>
    <w:p w14:paraId="7DD65802" w14:textId="77777777" w:rsidR="00564024" w:rsidRDefault="00564024">
      <w:pPr>
        <w:spacing w:after="119" w:line="276" w:lineRule="auto"/>
        <w:rPr>
          <w:rFonts w:hint="eastAsia"/>
          <w:b/>
          <w:bCs/>
        </w:rPr>
      </w:pPr>
    </w:p>
    <w:p w14:paraId="7DD65803" w14:textId="77777777" w:rsidR="00564024" w:rsidRDefault="00254739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32"/>
          <w:szCs w:val="32"/>
        </w:rPr>
        <w:t>England (Key Stage 2)</w:t>
      </w:r>
    </w:p>
    <w:p w14:paraId="7DD65804" w14:textId="77777777" w:rsidR="00564024" w:rsidRDefault="00254739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>Citizenship</w:t>
      </w:r>
    </w:p>
    <w:p w14:paraId="7DD65805" w14:textId="77777777" w:rsidR="00564024" w:rsidRDefault="00254739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Pupils should be taught:</w:t>
      </w:r>
    </w:p>
    <w:p w14:paraId="7DD65806" w14:textId="77777777" w:rsidR="00564024" w:rsidRDefault="00254739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Developing confidence and responsibility and making the most of their abilities</w:t>
      </w:r>
    </w:p>
    <w:p w14:paraId="7DD65807" w14:textId="77777777" w:rsidR="00564024" w:rsidRDefault="00254739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1a. to talk and write about their opinions, and explain their views, on issues that affect themselves and society</w:t>
      </w:r>
    </w:p>
    <w:p w14:paraId="7DD65808" w14:textId="77777777" w:rsidR="00564024" w:rsidRDefault="00254739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1b. to recognise their worth as individuals by identifying positive things about themselves and their achievements, seeing their mistakes, making amends and setting personal goals</w:t>
      </w:r>
    </w:p>
    <w:p w14:paraId="7DD65809" w14:textId="77777777" w:rsidR="00564024" w:rsidRDefault="00254739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Developing good relationships and respecting the differences between people</w:t>
      </w:r>
    </w:p>
    <w:p w14:paraId="7DD6580A" w14:textId="77777777" w:rsidR="00564024" w:rsidRDefault="00254739">
      <w:pPr>
        <w:numPr>
          <w:ilvl w:val="0"/>
          <w:numId w:val="2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4f: that differences and similarities between people arise from a number of factors, including cultural, ethnic, racial and religious diversity, gender and disability</w:t>
      </w:r>
    </w:p>
    <w:p w14:paraId="7DD6580B" w14:textId="77777777" w:rsidR="00564024" w:rsidRDefault="00254739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Breadth of opportunities</w:t>
      </w:r>
    </w:p>
    <w:p w14:paraId="7DD6580C" w14:textId="77777777" w:rsidR="00564024" w:rsidRDefault="00254739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During the key stage, pupils should be taught the knowledge, skills and understanding through opportunities to:</w:t>
      </w:r>
    </w:p>
    <w:p w14:paraId="7DD6580D" w14:textId="77777777" w:rsidR="00564024" w:rsidRDefault="00254739">
      <w:pPr>
        <w:numPr>
          <w:ilvl w:val="0"/>
          <w:numId w:val="2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5a. take responsibility</w:t>
      </w:r>
    </w:p>
    <w:p w14:paraId="7DD6580E" w14:textId="77777777" w:rsidR="00564024" w:rsidRDefault="00254739">
      <w:pPr>
        <w:numPr>
          <w:ilvl w:val="0"/>
          <w:numId w:val="2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5b. feel positive about themselves</w:t>
      </w:r>
    </w:p>
    <w:p w14:paraId="7DD6580F" w14:textId="77777777" w:rsidR="00564024" w:rsidRDefault="00254739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>English</w:t>
      </w:r>
    </w:p>
    <w:p w14:paraId="7DD65810" w14:textId="77777777" w:rsidR="00564024" w:rsidRDefault="00254739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Pupils should be taught to:</w:t>
      </w:r>
    </w:p>
    <w:p w14:paraId="7DD65811" w14:textId="77777777" w:rsidR="00564024" w:rsidRDefault="00254739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Spoken language</w:t>
      </w:r>
    </w:p>
    <w:p w14:paraId="7DD65812" w14:textId="77777777" w:rsidR="00564024" w:rsidRDefault="00254739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maintain attention and participate actively in collaborative conversations, staying on topic and initiating and responding to comments</w:t>
      </w:r>
    </w:p>
    <w:p w14:paraId="7DD65813" w14:textId="77777777" w:rsidR="00564024" w:rsidRDefault="00254739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use spoken language to develop understanding through speculating, hypothesising, imagining and exploring ideas</w:t>
      </w:r>
    </w:p>
    <w:p w14:paraId="7DD65814" w14:textId="77777777" w:rsidR="00564024" w:rsidRDefault="00254739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consider and evaluate different viewpoints, attending to and building on the contributions of others</w:t>
      </w:r>
    </w:p>
    <w:p w14:paraId="7DD65815" w14:textId="77777777" w:rsidR="00564024" w:rsidRDefault="00254739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>Personal, Social and Health Education</w:t>
      </w:r>
    </w:p>
    <w:p w14:paraId="7DD65816" w14:textId="77777777" w:rsidR="00564024" w:rsidRDefault="00254739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Pupils learn:</w:t>
      </w:r>
    </w:p>
    <w:p w14:paraId="7DD65817" w14:textId="77777777" w:rsidR="00564024" w:rsidRDefault="00254739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Health and well-being</w:t>
      </w:r>
    </w:p>
    <w:p w14:paraId="7DD65818" w14:textId="77777777" w:rsidR="00564024" w:rsidRDefault="00254739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H25. about personal identity; what contributes to who we are (e.g. ethnicity, family, gender, faith, culture, hobbies, likes/dislikes)</w:t>
      </w:r>
    </w:p>
    <w:p w14:paraId="7DD65819" w14:textId="77777777" w:rsidR="00564024" w:rsidRDefault="00254739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H27. to recognise their individuality and personal qualities</w:t>
      </w:r>
    </w:p>
    <w:p w14:paraId="7DD6581A" w14:textId="77777777" w:rsidR="00564024" w:rsidRDefault="00254739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Relationships</w:t>
      </w:r>
    </w:p>
    <w:p w14:paraId="7DD6581B" w14:textId="77777777" w:rsidR="00564024" w:rsidRDefault="00254739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lastRenderedPageBreak/>
        <w:t>R21. about discrimination: what it means and how to challenge it</w:t>
      </w:r>
    </w:p>
    <w:p w14:paraId="7DD6581C" w14:textId="77777777" w:rsidR="00564024" w:rsidRDefault="00254739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R32. about respecting the differences and similarities between people and recognising what they have in common with others e.g. physically, in personality or background</w:t>
      </w:r>
    </w:p>
    <w:p w14:paraId="7DD6581D" w14:textId="77777777" w:rsidR="00564024" w:rsidRDefault="00254739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Living in the wider world</w:t>
      </w:r>
    </w:p>
    <w:p w14:paraId="7DD6581E" w14:textId="77777777" w:rsidR="00564024" w:rsidRDefault="00254739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L4. the importance of having compassion towards others; shared responsibilities we all have for caring for other people and living things; how to show care and concern for others</w:t>
      </w:r>
    </w:p>
    <w:p w14:paraId="7DD6581F" w14:textId="77777777" w:rsidR="00564024" w:rsidRDefault="00254739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L10. about prejudice; how to recognise behaviours/actions which discriminate against others; ways of responding to it if witnessed or experienced</w:t>
      </w:r>
    </w:p>
    <w:p w14:paraId="7DD65820" w14:textId="77777777" w:rsidR="00564024" w:rsidRDefault="00564024">
      <w:pPr>
        <w:spacing w:after="119" w:line="276" w:lineRule="auto"/>
        <w:ind w:left="363"/>
        <w:rPr>
          <w:rFonts w:ascii="Calibri" w:hAnsi="Calibri"/>
          <w:sz w:val="32"/>
          <w:szCs w:val="32"/>
        </w:rPr>
      </w:pPr>
    </w:p>
    <w:p w14:paraId="7DD65821" w14:textId="77777777" w:rsidR="00564024" w:rsidRDefault="00254739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32"/>
          <w:szCs w:val="32"/>
        </w:rPr>
        <w:t>Northern Ireland (Key Stage 2)</w:t>
      </w:r>
    </w:p>
    <w:p w14:paraId="7DD65822" w14:textId="77777777" w:rsidR="00564024" w:rsidRDefault="00254739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>Language and Literacy</w:t>
      </w:r>
    </w:p>
    <w:p w14:paraId="7DD65823" w14:textId="77777777" w:rsidR="00564024" w:rsidRDefault="00254739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Pupils should be enabled to:</w:t>
      </w:r>
    </w:p>
    <w:p w14:paraId="7DD65824" w14:textId="77777777" w:rsidR="00564024" w:rsidRDefault="00254739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Talking and listening</w:t>
      </w:r>
    </w:p>
    <w:p w14:paraId="7DD65825" w14:textId="77777777" w:rsidR="00564024" w:rsidRDefault="00254739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participate in group and class discussions for a variety of curricular purposes</w:t>
      </w:r>
    </w:p>
    <w:p w14:paraId="7DD65826" w14:textId="77777777" w:rsidR="00564024" w:rsidRDefault="00254739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know, understand and use the conventions of group discussion</w:t>
      </w:r>
    </w:p>
    <w:p w14:paraId="7DD65827" w14:textId="77777777" w:rsidR="00564024" w:rsidRDefault="00254739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share, respond to and evaluate ideas, arguments and points of view and use evidence or reason to justify opinions, actions or proposals</w:t>
      </w:r>
    </w:p>
    <w:p w14:paraId="7DD65828" w14:textId="77777777" w:rsidR="00564024" w:rsidRDefault="00254739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>Personal Development and Mutual Understanding</w:t>
      </w:r>
    </w:p>
    <w:p w14:paraId="7DD65829" w14:textId="77777777" w:rsidR="00564024" w:rsidRDefault="00254739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Pupils should be enabled to explore:</w:t>
      </w:r>
    </w:p>
    <w:p w14:paraId="7DD6582A" w14:textId="77777777" w:rsidR="00564024" w:rsidRDefault="00254739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Personal understanding and health</w:t>
      </w:r>
    </w:p>
    <w:p w14:paraId="7DD6582B" w14:textId="77777777" w:rsidR="00564024" w:rsidRDefault="00254739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their self-esteem, self-confidence and how they develop as individuals</w:t>
      </w:r>
    </w:p>
    <w:p w14:paraId="7DD6582C" w14:textId="77777777" w:rsidR="00564024" w:rsidRDefault="00254739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effective learning strategies</w:t>
      </w:r>
    </w:p>
    <w:p w14:paraId="7DD6582D" w14:textId="77777777" w:rsidR="00564024" w:rsidRDefault="00254739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Mutual understanding in the local and wider community</w:t>
      </w:r>
    </w:p>
    <w:p w14:paraId="7DD6582E" w14:textId="77777777" w:rsidR="00564024" w:rsidRDefault="00254739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human rights and social responsibility</w:t>
      </w:r>
    </w:p>
    <w:p w14:paraId="7DD6582F" w14:textId="77777777" w:rsidR="00564024" w:rsidRDefault="00254739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playing an active and meaningful part in the life of the community and being concerned about the wider environment.</w:t>
      </w:r>
    </w:p>
    <w:p w14:paraId="7DD65830" w14:textId="77777777" w:rsidR="00564024" w:rsidRDefault="00564024">
      <w:pPr>
        <w:spacing w:after="119" w:line="276" w:lineRule="auto"/>
        <w:ind w:left="363"/>
        <w:rPr>
          <w:rFonts w:ascii="Calibri" w:hAnsi="Calibri"/>
          <w:sz w:val="32"/>
          <w:szCs w:val="32"/>
        </w:rPr>
      </w:pPr>
    </w:p>
    <w:p w14:paraId="7DD65831" w14:textId="77777777" w:rsidR="00564024" w:rsidRDefault="00254739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32"/>
          <w:szCs w:val="32"/>
        </w:rPr>
        <w:t>Scotland (Second Level)</w:t>
      </w:r>
    </w:p>
    <w:p w14:paraId="7DD65832" w14:textId="77777777" w:rsidR="00564024" w:rsidRDefault="00254739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>Health and Well-being</w:t>
      </w:r>
    </w:p>
    <w:p w14:paraId="7DD65833" w14:textId="77777777" w:rsidR="00564024" w:rsidRDefault="00254739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Mental, emotional, social and physical well-being</w:t>
      </w:r>
    </w:p>
    <w:p w14:paraId="7DD65834" w14:textId="77777777" w:rsidR="00564024" w:rsidRDefault="00254739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I understand that people can feel alone and can be misunderstood and left out by others. I am learning how to give appropriate support.  </w:t>
      </w:r>
      <w:r>
        <w:rPr>
          <w:rFonts w:ascii="Calibri" w:hAnsi="Calibri"/>
          <w:b/>
          <w:bCs/>
          <w:sz w:val="22"/>
          <w:szCs w:val="22"/>
        </w:rPr>
        <w:t>HWB 2-08a</w:t>
      </w:r>
    </w:p>
    <w:p w14:paraId="7DD65835" w14:textId="77777777" w:rsidR="00564024" w:rsidRDefault="00254739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lastRenderedPageBreak/>
        <w:t xml:space="preserve">I recognise that each individual has a unique blend of abilities and needs. I contribute to making my school community one which values individuals equally and is a welcoming place for all. </w:t>
      </w:r>
      <w:r>
        <w:rPr>
          <w:rFonts w:ascii="Calibri" w:hAnsi="Calibri"/>
          <w:b/>
          <w:bCs/>
          <w:sz w:val="22"/>
          <w:szCs w:val="22"/>
        </w:rPr>
        <w:t>HWB 2-10a</w:t>
      </w:r>
    </w:p>
    <w:p w14:paraId="7DD65836" w14:textId="77777777" w:rsidR="00564024" w:rsidRDefault="00254739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Through contributing my views, time and talents, I play a part in bringing about positive change in my school and wider community. </w:t>
      </w:r>
      <w:r>
        <w:rPr>
          <w:rFonts w:ascii="Calibri" w:hAnsi="Calibri"/>
          <w:b/>
          <w:bCs/>
          <w:sz w:val="22"/>
          <w:szCs w:val="22"/>
        </w:rPr>
        <w:t>HWB 2-13a</w:t>
      </w:r>
    </w:p>
    <w:p w14:paraId="7DD65837" w14:textId="77777777" w:rsidR="00564024" w:rsidRDefault="00254739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>Literacy and English</w:t>
      </w:r>
    </w:p>
    <w:p w14:paraId="7DD65838" w14:textId="77777777" w:rsidR="00564024" w:rsidRDefault="00254739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Listening and talking</w:t>
      </w:r>
    </w:p>
    <w:p w14:paraId="7DD65839" w14:textId="77777777" w:rsidR="00564024" w:rsidRDefault="00254739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When I engage with others, I can respond in ways appropriate to my role, show that I value others’ contributions and use these to build on thinking. </w:t>
      </w:r>
      <w:r>
        <w:rPr>
          <w:rFonts w:ascii="Calibri" w:hAnsi="Calibri"/>
          <w:b/>
          <w:bCs/>
          <w:sz w:val="22"/>
          <w:szCs w:val="22"/>
        </w:rPr>
        <w:t>LIT 2-02a</w:t>
      </w:r>
    </w:p>
    <w:p w14:paraId="7DD6583A" w14:textId="77777777" w:rsidR="00564024" w:rsidRDefault="00254739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When listening and talking with others for different purposes, I can:</w:t>
      </w:r>
    </w:p>
    <w:p w14:paraId="7DD6583B" w14:textId="77777777" w:rsidR="00564024" w:rsidRDefault="00254739">
      <w:pPr>
        <w:spacing w:after="119" w:line="276" w:lineRule="auto"/>
        <w:ind w:left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- share information, experiences and opinions</w:t>
      </w:r>
    </w:p>
    <w:p w14:paraId="7DD6583C" w14:textId="77777777" w:rsidR="00564024" w:rsidRDefault="00254739">
      <w:pPr>
        <w:spacing w:after="119" w:line="276" w:lineRule="auto"/>
        <w:ind w:left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- explain processes and ideas</w:t>
      </w:r>
    </w:p>
    <w:p w14:paraId="7DD6583D" w14:textId="77777777" w:rsidR="00564024" w:rsidRDefault="00254739">
      <w:pPr>
        <w:spacing w:after="119" w:line="276" w:lineRule="auto"/>
        <w:ind w:left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- identify issues raised and summarise main points or findings</w:t>
      </w:r>
    </w:p>
    <w:p w14:paraId="7DD6583E" w14:textId="77777777" w:rsidR="00564024" w:rsidRDefault="00254739">
      <w:pPr>
        <w:spacing w:after="119" w:line="276" w:lineRule="auto"/>
        <w:ind w:left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- clarify points by asking questions or by asking others to say more. </w:t>
      </w:r>
      <w:r>
        <w:rPr>
          <w:rFonts w:ascii="Calibri" w:hAnsi="Calibri"/>
          <w:b/>
          <w:bCs/>
          <w:sz w:val="22"/>
          <w:szCs w:val="22"/>
        </w:rPr>
        <w:t>LIT 2-09a</w:t>
      </w:r>
    </w:p>
    <w:p w14:paraId="7DD6583F" w14:textId="77777777" w:rsidR="00564024" w:rsidRDefault="00254739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>Social Studies</w:t>
      </w:r>
    </w:p>
    <w:p w14:paraId="7DD65840" w14:textId="77777777" w:rsidR="00564024" w:rsidRDefault="00254739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People in society, economy and business</w:t>
      </w:r>
    </w:p>
    <w:p w14:paraId="7DD65841" w14:textId="77777777" w:rsidR="00564024" w:rsidRDefault="00254739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I can gather and use information about forms of discrimination against people in societies and consider the impact this has on people’s lives. </w:t>
      </w:r>
      <w:r>
        <w:rPr>
          <w:rFonts w:ascii="Calibri" w:hAnsi="Calibri"/>
          <w:b/>
          <w:bCs/>
          <w:sz w:val="22"/>
          <w:szCs w:val="22"/>
        </w:rPr>
        <w:t>SOC 2-16b</w:t>
      </w:r>
    </w:p>
    <w:p w14:paraId="7DD65842" w14:textId="77777777" w:rsidR="00564024" w:rsidRDefault="00564024">
      <w:pPr>
        <w:spacing w:after="119" w:line="276" w:lineRule="auto"/>
        <w:ind w:left="363"/>
        <w:rPr>
          <w:rFonts w:ascii="Calibri" w:hAnsi="Calibri"/>
          <w:sz w:val="32"/>
          <w:szCs w:val="32"/>
        </w:rPr>
      </w:pPr>
    </w:p>
    <w:p w14:paraId="7DD65843" w14:textId="77777777" w:rsidR="00564024" w:rsidRDefault="00254739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32"/>
          <w:szCs w:val="32"/>
        </w:rPr>
        <w:t>Wales (Progression Step 3)</w:t>
      </w:r>
    </w:p>
    <w:p w14:paraId="7DD65844" w14:textId="77777777" w:rsidR="00564024" w:rsidRDefault="00254739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 xml:space="preserve">Health and Well-being </w:t>
      </w:r>
    </w:p>
    <w:p w14:paraId="7DD65845" w14:textId="77777777" w:rsidR="00564024" w:rsidRDefault="00254739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How we process and respond to our experiences affects our mental health and emotional well-being</w:t>
      </w:r>
    </w:p>
    <w:p w14:paraId="7DD65846" w14:textId="77777777" w:rsidR="00564024" w:rsidRDefault="00254739">
      <w:pPr>
        <w:numPr>
          <w:ilvl w:val="0"/>
          <w:numId w:val="4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empathise with others.</w:t>
      </w:r>
    </w:p>
    <w:p w14:paraId="7DD65847" w14:textId="77777777" w:rsidR="00564024" w:rsidRDefault="00254739">
      <w:pPr>
        <w:numPr>
          <w:ilvl w:val="0"/>
          <w:numId w:val="4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understand how and why experiences affect me and others.</w:t>
      </w:r>
    </w:p>
    <w:p w14:paraId="7DD65848" w14:textId="77777777" w:rsidR="00564024" w:rsidRDefault="00254739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How we engage with social influences shapes who we are and affects our health and well-being</w:t>
      </w:r>
    </w:p>
    <w:p w14:paraId="7DD65849" w14:textId="77777777" w:rsidR="00564024" w:rsidRDefault="00254739">
      <w:pPr>
        <w:numPr>
          <w:ilvl w:val="0"/>
          <w:numId w:val="4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interact pro-socially in different groups and situations.</w:t>
      </w:r>
    </w:p>
    <w:p w14:paraId="7DD6584A" w14:textId="77777777" w:rsidR="00564024" w:rsidRDefault="00254739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Healthy relationships are fundamental to our well-being</w:t>
      </w:r>
    </w:p>
    <w:p w14:paraId="7DD6584B" w14:textId="77777777" w:rsidR="00564024" w:rsidRDefault="00254739">
      <w:pPr>
        <w:numPr>
          <w:ilvl w:val="0"/>
          <w:numId w:val="4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respect the rights of others and I understand how these impact on myself and others.</w:t>
      </w:r>
    </w:p>
    <w:p w14:paraId="7DD6584C" w14:textId="77777777" w:rsidR="00564024" w:rsidRDefault="00254739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>Humanities</w:t>
      </w:r>
    </w:p>
    <w:p w14:paraId="7DD6584D" w14:textId="77777777" w:rsidR="00564024" w:rsidRDefault="00254739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Human societies are complex and diverse, and shaped by human actions and beliefs</w:t>
      </w:r>
    </w:p>
    <w:p w14:paraId="7DD6584E" w14:textId="77777777" w:rsidR="00564024" w:rsidRDefault="00254739">
      <w:pPr>
        <w:numPr>
          <w:ilvl w:val="0"/>
          <w:numId w:val="4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describe and explain the ways in which my life is similar and different to others, and I understand that not everyone shares the same experiences, beliefs and viewpoints.</w:t>
      </w:r>
    </w:p>
    <w:p w14:paraId="7DD6584F" w14:textId="77777777" w:rsidR="00564024" w:rsidRDefault="00254739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Informed, self-aware citizens engage with the challenges and opportunities that face humanity, and are able to take considered and ethical action</w:t>
      </w:r>
    </w:p>
    <w:p w14:paraId="7DD65850" w14:textId="77777777" w:rsidR="00564024" w:rsidRDefault="00254739">
      <w:pPr>
        <w:numPr>
          <w:ilvl w:val="0"/>
          <w:numId w:val="4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lastRenderedPageBreak/>
        <w:t>I have an understanding that injustice and inequality exist in societies. I also have an understanding of what human rights are and why they are important to me and other people.</w:t>
      </w:r>
    </w:p>
    <w:p w14:paraId="7DD65851" w14:textId="77777777" w:rsidR="00564024" w:rsidRDefault="00254739">
      <w:pPr>
        <w:numPr>
          <w:ilvl w:val="0"/>
          <w:numId w:val="4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have planned and taken an active role in response to challenges and opportunities in my local community, or in Wales or the wider world, and I have done so individually or as part of a team.</w:t>
      </w:r>
    </w:p>
    <w:p w14:paraId="7DD65852" w14:textId="77777777" w:rsidR="00564024" w:rsidRDefault="00254739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>Languages, Literacy and Communication</w:t>
      </w:r>
    </w:p>
    <w:p w14:paraId="7DD65853" w14:textId="77777777" w:rsidR="00564024" w:rsidRDefault="00254739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Understanding languages is key to understanding the world around us</w:t>
      </w:r>
    </w:p>
    <w:p w14:paraId="7DD65854" w14:textId="77777777" w:rsidR="00564024" w:rsidRDefault="00254739">
      <w:pPr>
        <w:numPr>
          <w:ilvl w:val="0"/>
          <w:numId w:val="4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listen empathetically to different people’s viewpoints on various subjects.</w:t>
      </w:r>
    </w:p>
    <w:p w14:paraId="7DD65855" w14:textId="77777777" w:rsidR="00564024" w:rsidRDefault="00254739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Expressing ourselves through languages is key to communication</w:t>
      </w:r>
    </w:p>
    <w:p w14:paraId="7DD65856" w14:textId="77777777" w:rsidR="00564024" w:rsidRDefault="00254739">
      <w:pPr>
        <w:numPr>
          <w:ilvl w:val="0"/>
          <w:numId w:val="4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I can interact with others, talking and writing about my thoughts, feelings and opinions showing empathy and respect.  </w:t>
      </w:r>
    </w:p>
    <w:p w14:paraId="7DD65857" w14:textId="77777777" w:rsidR="00564024" w:rsidRDefault="00564024">
      <w:pPr>
        <w:spacing w:after="119" w:line="276" w:lineRule="auto"/>
        <w:rPr>
          <w:rFonts w:ascii="Calibri" w:hAnsi="Calibri"/>
        </w:rPr>
      </w:pPr>
    </w:p>
    <w:sectPr w:rsidR="00564024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D504D"/>
    <w:multiLevelType w:val="multilevel"/>
    <w:tmpl w:val="CA9EA5B2"/>
    <w:lvl w:ilvl="0">
      <w:start w:val="1"/>
      <w:numFmt w:val="bullet"/>
      <w:lvlText w:val=""/>
      <w:lvlJc w:val="left"/>
      <w:pPr>
        <w:tabs>
          <w:tab w:val="num" w:pos="0"/>
        </w:tabs>
        <w:ind w:left="0" w:firstLine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B8A4EB8"/>
    <w:multiLevelType w:val="multilevel"/>
    <w:tmpl w:val="79EA85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2FA0F3C"/>
    <w:multiLevelType w:val="multilevel"/>
    <w:tmpl w:val="242C0082"/>
    <w:lvl w:ilvl="0">
      <w:start w:val="1"/>
      <w:numFmt w:val="bullet"/>
      <w:lvlText w:val=""/>
      <w:lvlJc w:val="left"/>
      <w:pPr>
        <w:tabs>
          <w:tab w:val="num" w:pos="0"/>
        </w:tabs>
        <w:ind w:left="0" w:firstLine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38374536"/>
    <w:multiLevelType w:val="multilevel"/>
    <w:tmpl w:val="D1BC9812"/>
    <w:lvl w:ilvl="0">
      <w:start w:val="1"/>
      <w:numFmt w:val="bullet"/>
      <w:lvlText w:val=""/>
      <w:lvlJc w:val="left"/>
      <w:pPr>
        <w:tabs>
          <w:tab w:val="num" w:pos="0"/>
        </w:tabs>
        <w:ind w:left="0" w:firstLine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3B586796"/>
    <w:multiLevelType w:val="multilevel"/>
    <w:tmpl w:val="562AD954"/>
    <w:lvl w:ilvl="0">
      <w:start w:val="1"/>
      <w:numFmt w:val="bullet"/>
      <w:lvlText w:val=""/>
      <w:lvlJc w:val="left"/>
      <w:pPr>
        <w:tabs>
          <w:tab w:val="num" w:pos="0"/>
        </w:tabs>
        <w:ind w:left="0" w:firstLine="41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30"/>
        </w:tabs>
        <w:ind w:left="113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90"/>
        </w:tabs>
        <w:ind w:left="149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50"/>
        </w:tabs>
        <w:ind w:left="185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10"/>
        </w:tabs>
        <w:ind w:left="221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70"/>
        </w:tabs>
        <w:ind w:left="257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90"/>
        </w:tabs>
        <w:ind w:left="329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50"/>
        </w:tabs>
        <w:ind w:left="3650" w:hanging="360"/>
      </w:pPr>
      <w:rPr>
        <w:rFonts w:ascii="OpenSymbol" w:hAnsi="OpenSymbol" w:cs="OpenSymbol" w:hint="default"/>
      </w:rPr>
    </w:lvl>
  </w:abstractNum>
  <w:num w:numId="1" w16cid:durableId="1991514920">
    <w:abstractNumId w:val="2"/>
  </w:num>
  <w:num w:numId="2" w16cid:durableId="980577093">
    <w:abstractNumId w:val="0"/>
  </w:num>
  <w:num w:numId="3" w16cid:durableId="788819874">
    <w:abstractNumId w:val="4"/>
  </w:num>
  <w:num w:numId="4" w16cid:durableId="612248941">
    <w:abstractNumId w:val="3"/>
  </w:num>
  <w:num w:numId="5" w16cid:durableId="1474045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4024"/>
    <w:rsid w:val="00254739"/>
    <w:rsid w:val="002C3883"/>
    <w:rsid w:val="002D77D1"/>
    <w:rsid w:val="0034556E"/>
    <w:rsid w:val="00526EA4"/>
    <w:rsid w:val="00564024"/>
    <w:rsid w:val="00F8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65800"/>
  <w15:docId w15:val="{CEDA1EF0-BB82-4D87-AB4B-8D3F1FF89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en-GB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44A65374374646AD957C56C8E6910A" ma:contentTypeVersion="16" ma:contentTypeDescription="Create a new document." ma:contentTypeScope="" ma:versionID="a0e59a263e35a9f39e4c0fbc11097aa8">
  <xsd:schema xmlns:xsd="http://www.w3.org/2001/XMLSchema" xmlns:xs="http://www.w3.org/2001/XMLSchema" xmlns:p="http://schemas.microsoft.com/office/2006/metadata/properties" xmlns:ns2="2ea0d13e-6662-48b9-9f16-362ada5ac052" xmlns:ns3="a78c6f89-7204-4a13-b146-5119ac872cc6" targetNamespace="http://schemas.microsoft.com/office/2006/metadata/properties" ma:root="true" ma:fieldsID="c8a924fadd8bc2c46aac68f84d54ebbc" ns2:_="" ns3:_="">
    <xsd:import namespace="2ea0d13e-6662-48b9-9f16-362ada5ac052"/>
    <xsd:import namespace="a78c6f89-7204-4a13-b146-5119ac872c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a0d13e-6662-48b9-9f16-362ada5ac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d16e63b-c26a-410b-bdb1-f6730d3fbc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c6f89-7204-4a13-b146-5119ac872cc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3a3f35-dee1-4f77-87a5-c9318aeb907a}" ma:internalName="TaxCatchAll" ma:showField="CatchAllData" ma:web="a78c6f89-7204-4a13-b146-5119ac872c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8c6f89-7204-4a13-b146-5119ac872cc6" xsi:nil="true"/>
    <lcf76f155ced4ddcb4097134ff3c332f xmlns="2ea0d13e-6662-48b9-9f16-362ada5ac05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A4E31C-9264-4374-9D7B-BC1E5EEA85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a0d13e-6662-48b9-9f16-362ada5ac052"/>
    <ds:schemaRef ds:uri="a78c6f89-7204-4a13-b146-5119ac872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5B8223-B648-4D7A-AD3E-83F69CEAC9FF}">
  <ds:schemaRefs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a78c6f89-7204-4a13-b146-5119ac872cc6"/>
    <ds:schemaRef ds:uri="http://schemas.microsoft.com/office/infopath/2007/PartnerControls"/>
    <ds:schemaRef ds:uri="2ea0d13e-6662-48b9-9f16-362ada5ac052"/>
  </ds:schemaRefs>
</ds:datastoreItem>
</file>

<file path=customXml/itemProps3.xml><?xml version="1.0" encoding="utf-8"?>
<ds:datastoreItem xmlns:ds="http://schemas.openxmlformats.org/officeDocument/2006/customXml" ds:itemID="{1D00E86D-5E3A-4FD6-87BD-9FCA3982BD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896</Words>
  <Characters>5111</Characters>
  <Application>Microsoft Office Word</Application>
  <DocSecurity>0</DocSecurity>
  <Lines>42</Lines>
  <Paragraphs>11</Paragraphs>
  <ScaleCrop>false</ScaleCrop>
  <Company/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</dc:creator>
  <dc:description/>
  <cp:lastModifiedBy>Olivia Arnold</cp:lastModifiedBy>
  <cp:revision>4</cp:revision>
  <dcterms:created xsi:type="dcterms:W3CDTF">2024-11-19T11:27:00Z</dcterms:created>
  <dcterms:modified xsi:type="dcterms:W3CDTF">2024-11-19T11:29:00Z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0x0101008344A65374374646AD957C56C8E6910A</vt:lpwstr>
  </property>
  <property fmtid="{D5CDD505-2E9C-101B-9397-08002B2CF9AE}" pid="3" name="MediaServiceImageTags">
    <vt:lpwstr/>
  </property>
</Properties>
</file>